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Grilledutableau"/>
        <w:tblW w:w="10490" w:type="dxa"/>
        <w:tblInd w:w="-714" w:type="dxa"/>
        <w:tblLook w:val="04A0" w:firstRow="1" w:lastRow="0" w:firstColumn="1" w:lastColumn="0" w:noHBand="0" w:noVBand="1"/>
      </w:tblPr>
      <w:tblGrid>
        <w:gridCol w:w="1843"/>
        <w:gridCol w:w="2835"/>
        <w:gridCol w:w="5812"/>
      </w:tblGrid>
      <w:tr w:rsidR="00E52974" w:rsidRPr="00E52974" w14:paraId="38C524D8" w14:textId="77777777" w:rsidTr="00E52974">
        <w:trPr>
          <w:trHeight w:val="1275"/>
        </w:trPr>
        <w:tc>
          <w:tcPr>
            <w:tcW w:w="10490" w:type="dxa"/>
            <w:gridSpan w:val="3"/>
            <w:hideMark/>
          </w:tcPr>
          <w:p w14:paraId="3F263B7E" w14:textId="22110382" w:rsidR="00E52974" w:rsidRPr="00E52974" w:rsidRDefault="00E52974" w:rsidP="00E52974">
            <w:pPr>
              <w:jc w:val="center"/>
              <w:rPr>
                <w:b/>
                <w:bCs/>
                <w:sz w:val="32"/>
                <w:szCs w:val="32"/>
              </w:rPr>
            </w:pPr>
            <w:r>
              <w:rPr>
                <w:b/>
                <w:bCs/>
              </w:rPr>
              <w:br/>
            </w:r>
            <w:r>
              <w:rPr>
                <w:b/>
                <w:bCs/>
              </w:rPr>
              <w:br/>
            </w:r>
            <w:r w:rsidRPr="00E52974">
              <w:rPr>
                <w:b/>
                <w:bCs/>
                <w:sz w:val="32"/>
                <w:szCs w:val="32"/>
              </w:rPr>
              <w:t>Projets PYSI financés en 2023</w:t>
            </w:r>
          </w:p>
        </w:tc>
      </w:tr>
      <w:tr w:rsidR="00E52974" w:rsidRPr="00E52974" w14:paraId="29307C76" w14:textId="77777777" w:rsidTr="00E52974">
        <w:trPr>
          <w:trHeight w:val="300"/>
        </w:trPr>
        <w:tc>
          <w:tcPr>
            <w:tcW w:w="1843" w:type="dxa"/>
            <w:hideMark/>
          </w:tcPr>
          <w:p w14:paraId="7E2344A9" w14:textId="77777777" w:rsidR="00E52974" w:rsidRPr="00E52974" w:rsidRDefault="00E52974">
            <w:pPr>
              <w:rPr>
                <w:b/>
                <w:bCs/>
              </w:rPr>
            </w:pPr>
            <w:r w:rsidRPr="00E52974">
              <w:rPr>
                <w:b/>
                <w:bCs/>
              </w:rPr>
              <w:t>Organisation</w:t>
            </w:r>
          </w:p>
        </w:tc>
        <w:tc>
          <w:tcPr>
            <w:tcW w:w="2835" w:type="dxa"/>
            <w:hideMark/>
          </w:tcPr>
          <w:p w14:paraId="2A0E1190" w14:textId="77777777" w:rsidR="00E52974" w:rsidRPr="00E52974" w:rsidRDefault="00E52974">
            <w:pPr>
              <w:rPr>
                <w:b/>
                <w:bCs/>
              </w:rPr>
            </w:pPr>
            <w:r w:rsidRPr="00E52974">
              <w:rPr>
                <w:b/>
                <w:bCs/>
              </w:rPr>
              <w:t>Titre du projet</w:t>
            </w:r>
          </w:p>
        </w:tc>
        <w:tc>
          <w:tcPr>
            <w:tcW w:w="5812" w:type="dxa"/>
            <w:hideMark/>
          </w:tcPr>
          <w:p w14:paraId="78C4990D" w14:textId="77777777" w:rsidR="00E52974" w:rsidRPr="00E52974" w:rsidRDefault="00E52974">
            <w:pPr>
              <w:rPr>
                <w:b/>
                <w:bCs/>
              </w:rPr>
            </w:pPr>
            <w:r w:rsidRPr="00E52974">
              <w:rPr>
                <w:b/>
                <w:bCs/>
              </w:rPr>
              <w:t>Résumé du projet</w:t>
            </w:r>
          </w:p>
        </w:tc>
      </w:tr>
      <w:tr w:rsidR="00E52974" w:rsidRPr="00E52974" w14:paraId="043B8B24" w14:textId="77777777" w:rsidTr="00E52974">
        <w:trPr>
          <w:trHeight w:val="3060"/>
        </w:trPr>
        <w:tc>
          <w:tcPr>
            <w:tcW w:w="1843" w:type="dxa"/>
            <w:hideMark/>
          </w:tcPr>
          <w:p w14:paraId="442394B5" w14:textId="77777777" w:rsidR="00E52974" w:rsidRPr="00E52974" w:rsidRDefault="00E52974">
            <w:pPr>
              <w:rPr>
                <w:b/>
                <w:bCs/>
              </w:rPr>
            </w:pPr>
            <w:r w:rsidRPr="00E52974">
              <w:rPr>
                <w:b/>
                <w:bCs/>
              </w:rPr>
              <w:t>zero.brussels</w:t>
            </w:r>
          </w:p>
        </w:tc>
        <w:tc>
          <w:tcPr>
            <w:tcW w:w="2835" w:type="dxa"/>
            <w:hideMark/>
          </w:tcPr>
          <w:p w14:paraId="240CB56E" w14:textId="77777777" w:rsidR="00E52974" w:rsidRPr="00E52974" w:rsidRDefault="00E52974">
            <w:r w:rsidRPr="00E52974">
              <w:t>levv Prescaling Validation</w:t>
            </w:r>
          </w:p>
        </w:tc>
        <w:tc>
          <w:tcPr>
            <w:tcW w:w="5812" w:type="dxa"/>
            <w:hideMark/>
          </w:tcPr>
          <w:p w14:paraId="1698EFFD" w14:textId="77777777" w:rsidR="00E52974" w:rsidRPr="00E52974" w:rsidRDefault="00E52974">
            <w:r w:rsidRPr="00E52974">
              <w:t xml:space="preserve">levv heat &amp; cloud est une nouvelle façon de concevoir l’infrastructure numérique afin de respecter l’Accord de Paris sur le climat. Dans le secteur IT, cela nécessiterait une réduction de 45% des émissions. Les centres de données levv heat &amp; cloud sont plus petits, dispersés et installés au coeur des villes dans des bâtiments pré-existants. La relation symbiotique entre les besoins en infrastructure d’un centre de données et les besoins en chaleur des bâtiments permet de proposer un accès à de la puissance de calcul dont l’impact environnemental est significativement plus faible et couplé à des externalités positives (ancré sur le territoire, souveraineté numérique, digitalisation, …). En parallèle, ce modèle permet d’offrir aux sociétés immobilières (comme les Sociétés Immobilières de Service Public ou SISP) un accès à une source de chaleur à faible coût, sans contrainte de gestion, surcoûts ou maintenance ce dont elles sont très demandeuses au vu du contexte énergétique et des objectifs régionaux d’efficacité énergétique. </w:t>
            </w:r>
          </w:p>
        </w:tc>
      </w:tr>
      <w:tr w:rsidR="00E52974" w:rsidRPr="00E52974" w14:paraId="4344FAFF" w14:textId="77777777" w:rsidTr="00E52974">
        <w:trPr>
          <w:trHeight w:val="4200"/>
        </w:trPr>
        <w:tc>
          <w:tcPr>
            <w:tcW w:w="1843" w:type="dxa"/>
            <w:hideMark/>
          </w:tcPr>
          <w:p w14:paraId="7B558977" w14:textId="77777777" w:rsidR="00E52974" w:rsidRPr="00E52974" w:rsidRDefault="00E52974">
            <w:pPr>
              <w:rPr>
                <w:b/>
                <w:bCs/>
              </w:rPr>
            </w:pPr>
            <w:r w:rsidRPr="00E52974">
              <w:rPr>
                <w:b/>
                <w:bCs/>
              </w:rPr>
              <w:t>Mazette</w:t>
            </w:r>
          </w:p>
        </w:tc>
        <w:tc>
          <w:tcPr>
            <w:tcW w:w="2835" w:type="dxa"/>
            <w:hideMark/>
          </w:tcPr>
          <w:p w14:paraId="1B878C93" w14:textId="77777777" w:rsidR="00E52974" w:rsidRPr="00E52974" w:rsidRDefault="00E52974">
            <w:r w:rsidRPr="00E52974">
              <w:t>Mama (Marolles &amp; Mazette)</w:t>
            </w:r>
          </w:p>
        </w:tc>
        <w:tc>
          <w:tcPr>
            <w:tcW w:w="5812" w:type="dxa"/>
            <w:hideMark/>
          </w:tcPr>
          <w:p w14:paraId="3A289E12" w14:textId="77777777" w:rsidR="00E52974" w:rsidRPr="00E52974" w:rsidRDefault="00E52974">
            <w:r w:rsidRPr="00E52974">
              <w:t>Mazette répond à divers besoins sociaux dont ceux de bien manger, bien boire, sociabiliser, rire et s’amuser. Mazette répond à ces besoins en exploitant un établissement convivial où l’on peut boire et manger de délicieux produits réalisés par des travailleurs-artisans. L’établissement est ouvert depuis mars 2022 sur la place du jeu de balle dans les Marolles et connaît un succès grandissant auprès des bruxellois.es. Un petite programmation d’activités (conférences, concerts, ateliers, …) prennent place dans ce qu’on considère comme un tiers-lieux culturel.</w:t>
            </w:r>
            <w:r w:rsidRPr="00E52974">
              <w:br/>
            </w:r>
            <w:r w:rsidRPr="00E52974">
              <w:br/>
              <w:t>Le projet MaMa (Marolles &amp; Mazette) vise à développer l’aspect coopérative de quartier du café-brasserie coopératif Mazette. L’objectif est double :</w:t>
            </w:r>
            <w:r w:rsidRPr="00E52974">
              <w:br/>
              <w:t>- Proposer et valider un programme activités à Mazette en adéquation avec la demande des habitant.e.s et usager.ères des Marolles.</w:t>
            </w:r>
            <w:r w:rsidRPr="00E52974">
              <w:br/>
              <w:t xml:space="preserve">- Proposer et valider une tarification spécifique pour la nourriture et/ou les boissons qui soit adaptée aux revenus des habitant.e.s des Marolles. </w:t>
            </w:r>
          </w:p>
        </w:tc>
      </w:tr>
      <w:tr w:rsidR="00E52974" w:rsidRPr="00E52974" w14:paraId="5803F653" w14:textId="77777777" w:rsidTr="00E52974">
        <w:trPr>
          <w:trHeight w:val="3300"/>
        </w:trPr>
        <w:tc>
          <w:tcPr>
            <w:tcW w:w="1843" w:type="dxa"/>
            <w:hideMark/>
          </w:tcPr>
          <w:p w14:paraId="485DD60A" w14:textId="77777777" w:rsidR="00E52974" w:rsidRPr="00E52974" w:rsidRDefault="00E52974">
            <w:pPr>
              <w:rPr>
                <w:b/>
                <w:bCs/>
              </w:rPr>
            </w:pPr>
            <w:r w:rsidRPr="00E52974">
              <w:rPr>
                <w:b/>
                <w:bCs/>
              </w:rPr>
              <w:lastRenderedPageBreak/>
              <w:t>Unago</w:t>
            </w:r>
          </w:p>
        </w:tc>
        <w:tc>
          <w:tcPr>
            <w:tcW w:w="2835" w:type="dxa"/>
            <w:hideMark/>
          </w:tcPr>
          <w:p w14:paraId="52E90976" w14:textId="77777777" w:rsidR="00E52974" w:rsidRPr="00E52974" w:rsidRDefault="00E52974">
            <w:r w:rsidRPr="00E52974">
              <w:t>Réinsertion professionnelle de personnes avec un passé judiciaire</w:t>
            </w:r>
          </w:p>
        </w:tc>
        <w:tc>
          <w:tcPr>
            <w:tcW w:w="5812" w:type="dxa"/>
            <w:hideMark/>
          </w:tcPr>
          <w:p w14:paraId="511CC6D0" w14:textId="77777777" w:rsidR="00E52974" w:rsidRPr="00E52974" w:rsidRDefault="00E52974">
            <w:r w:rsidRPr="00E52974">
              <w:t xml:space="preserve">Unago aide les entreprises à trouver du personnel motivé et de qualité tout en aidant les personnes ayant un passé judiciaire à se réinsérer dans la société. Cette partie de la population, malgré leur motivation et compétences, est souvent mise à l’écart du marché de l'emploi. Les entreprises auront l’avantage de bénéficier de candidats présélectionnés sur mesure, de participer à une mission sociale qui a du sens, ainsi que d’améliorer leur politique d’inclusion et de diversité. Portant énormément d’importance à l’aspect humain et à la réussite du placement, nous assurons un coaching au préalable de la mise à l'emploi pour les différents candidats, ainsi qu’un accompagnement de ceux-ci au long du contrat de travail pour en assurer le bon déroulement dans la durée. L’aide d’Innoviris permettrait de mettre en place nos premiers placements de candidats autour de “projets pilotes”. </w:t>
            </w:r>
          </w:p>
        </w:tc>
      </w:tr>
      <w:tr w:rsidR="00E52974" w:rsidRPr="00E52974" w14:paraId="5D5D462D" w14:textId="77777777" w:rsidTr="00E52974">
        <w:trPr>
          <w:trHeight w:val="2700"/>
        </w:trPr>
        <w:tc>
          <w:tcPr>
            <w:tcW w:w="1843" w:type="dxa"/>
            <w:hideMark/>
          </w:tcPr>
          <w:p w14:paraId="2B0DA30C" w14:textId="77777777" w:rsidR="00E52974" w:rsidRPr="00E52974" w:rsidRDefault="00E52974">
            <w:pPr>
              <w:rPr>
                <w:b/>
                <w:bCs/>
              </w:rPr>
            </w:pPr>
            <w:r w:rsidRPr="00E52974">
              <w:rPr>
                <w:b/>
                <w:bCs/>
              </w:rPr>
              <w:t xml:space="preserve">NANSEN </w:t>
            </w:r>
          </w:p>
        </w:tc>
        <w:tc>
          <w:tcPr>
            <w:tcW w:w="2835" w:type="dxa"/>
            <w:hideMark/>
          </w:tcPr>
          <w:p w14:paraId="4534D57B" w14:textId="77777777" w:rsidR="00E52974" w:rsidRPr="00E52974" w:rsidRDefault="00E52974">
            <w:r w:rsidRPr="00E52974">
              <w:t>Pour une approche interdisciplinaire de l’asile</w:t>
            </w:r>
          </w:p>
        </w:tc>
        <w:tc>
          <w:tcPr>
            <w:tcW w:w="5812" w:type="dxa"/>
            <w:hideMark/>
          </w:tcPr>
          <w:p w14:paraId="16EEAC86" w14:textId="77777777" w:rsidR="00E52974" w:rsidRPr="00E52974" w:rsidRDefault="00E52974">
            <w:r w:rsidRPr="00E52974">
              <w:t>Selon NANSEN, une procédure d’asile de qualité intègre une véritable approche interdisciplinaire dans le traitement des demandes de protection internationale. Le projet consiste à tester et éventuellement valider deux hypothèses. L’une porte sur la possibilité de promouvoir une approche interdisciplinaire de l’asile auprès des acteurs de cette procédure (avocats et instances). L’autre sur la possibilité de rapprocher les acteurs de terrains du droit des réfugiés des acteurs de la recherche académique sur la protection internationale et le droit des droits de l’homme. C’est un projet de décloisonnement entre expertises et entre théorie et pratique pour un impact direct sur les droits fondamentaux des personnes en besoin de protection internationale.</w:t>
            </w:r>
          </w:p>
        </w:tc>
      </w:tr>
      <w:tr w:rsidR="00E52974" w:rsidRPr="00E52974" w14:paraId="6BDBC251" w14:textId="77777777" w:rsidTr="00E52974">
        <w:trPr>
          <w:trHeight w:val="3600"/>
        </w:trPr>
        <w:tc>
          <w:tcPr>
            <w:tcW w:w="1843" w:type="dxa"/>
            <w:hideMark/>
          </w:tcPr>
          <w:p w14:paraId="5E5A20B6" w14:textId="77777777" w:rsidR="00E52974" w:rsidRPr="00E52974" w:rsidRDefault="00E52974">
            <w:pPr>
              <w:rPr>
                <w:b/>
                <w:bCs/>
              </w:rPr>
            </w:pPr>
            <w:r w:rsidRPr="00E52974">
              <w:rPr>
                <w:b/>
                <w:bCs/>
              </w:rPr>
              <w:t>Empowork Culture</w:t>
            </w:r>
          </w:p>
        </w:tc>
        <w:tc>
          <w:tcPr>
            <w:tcW w:w="2835" w:type="dxa"/>
            <w:hideMark/>
          </w:tcPr>
          <w:p w14:paraId="42A5C354" w14:textId="77777777" w:rsidR="00E52974" w:rsidRPr="00E52974" w:rsidRDefault="00E52974">
            <w:pPr>
              <w:rPr>
                <w:lang w:val="en-US"/>
              </w:rPr>
            </w:pPr>
            <w:r w:rsidRPr="00E52974">
              <w:rPr>
                <w:lang w:val="en-US"/>
              </w:rPr>
              <w:t>An Employers’ Grouping for the Cultural Sector - Feasibility Study</w:t>
            </w:r>
          </w:p>
        </w:tc>
        <w:tc>
          <w:tcPr>
            <w:tcW w:w="5812" w:type="dxa"/>
            <w:hideMark/>
          </w:tcPr>
          <w:p w14:paraId="6C4345DB" w14:textId="77777777" w:rsidR="00E52974" w:rsidRPr="00E52974" w:rsidRDefault="00E52974">
            <w:pPr>
              <w:rPr>
                <w:lang w:val="en-US"/>
              </w:rPr>
            </w:pPr>
            <w:r w:rsidRPr="00E52974">
              <w:rPr>
                <w:lang w:val="en-US"/>
              </w:rPr>
              <w:t>Empowork Culture is a shared employment agency project, destined to serve the Brussels and Walloon cultural operators. Taking the form of an “employers’ grouping”, its goal is to create permanent, full-time contracts based on the part-time and/or temporary opportunities of its members, in order to both reinforce their operations and to improve their staffs’ working conditions.</w:t>
            </w:r>
            <w:r w:rsidRPr="00E52974">
              <w:rPr>
                <w:lang w:val="en-US"/>
              </w:rPr>
              <w:br/>
              <w:t>The strength of Empowork Culture’s project lies in its inherent ability to respond to several pain points of cultural employment, including work precariousness, the lack of diversity in the cultural operators’ staffs, and the lack of more widespread shared management information systems that could allow organizations to operate more efficiently. The proposed programme objective is to provide an in depth research into these pain points, as to then best be able to develop a brand new kind of employment system that serves the organizations, their staffs, and society at large.</w:t>
            </w:r>
          </w:p>
        </w:tc>
      </w:tr>
      <w:tr w:rsidR="00E52974" w:rsidRPr="00E52974" w14:paraId="67C7A86A" w14:textId="77777777" w:rsidTr="00E52974">
        <w:trPr>
          <w:trHeight w:val="2100"/>
        </w:trPr>
        <w:tc>
          <w:tcPr>
            <w:tcW w:w="1843" w:type="dxa"/>
            <w:hideMark/>
          </w:tcPr>
          <w:p w14:paraId="68BA7CA8" w14:textId="77777777" w:rsidR="00E52974" w:rsidRPr="00E52974" w:rsidRDefault="00E52974">
            <w:pPr>
              <w:rPr>
                <w:b/>
                <w:bCs/>
              </w:rPr>
            </w:pPr>
            <w:r w:rsidRPr="00E52974">
              <w:rPr>
                <w:b/>
                <w:bCs/>
              </w:rPr>
              <w:lastRenderedPageBreak/>
              <w:t xml:space="preserve">CinéCité </w:t>
            </w:r>
          </w:p>
        </w:tc>
        <w:tc>
          <w:tcPr>
            <w:tcW w:w="2835" w:type="dxa"/>
            <w:hideMark/>
          </w:tcPr>
          <w:p w14:paraId="554D3423" w14:textId="77777777" w:rsidR="00E52974" w:rsidRPr="00E52974" w:rsidRDefault="00E52974">
            <w:r w:rsidRPr="00E52974">
              <w:t>La P.E.R.C.H.E. (Projections Et Rencontres pour Cinéphiles en situation de Handicap ou d’Empêchement)</w:t>
            </w:r>
          </w:p>
        </w:tc>
        <w:tc>
          <w:tcPr>
            <w:tcW w:w="5812" w:type="dxa"/>
            <w:hideMark/>
          </w:tcPr>
          <w:p w14:paraId="0DD60D44" w14:textId="77777777" w:rsidR="00E52974" w:rsidRPr="00E52974" w:rsidRDefault="00E52974">
            <w:r w:rsidRPr="00E52974">
              <w:t>La P.E.R.C.H.E (Projections Et Rencontres pour Cinéphiles en situation de Handicap ou d’Empêchement) est un projet de séances inclusives de cinéma. Née du constat qu’il y a des normes implicites et des déficits technologiques qui excluent certains publics, la P.E.R.C.H.E  veut mettre en place un dispositif technique et d’accueil qui permet de mélanger et de faire se rencontrer différents types de publics. Elle développera également des outils (plateforme web, vade mecum, formations…) à destination des salles de cinéma, en collaboration avec les associations spécialisées.</w:t>
            </w:r>
          </w:p>
        </w:tc>
      </w:tr>
      <w:tr w:rsidR="00E52974" w:rsidRPr="00E52974" w14:paraId="198A348D" w14:textId="77777777" w:rsidTr="00E52974">
        <w:trPr>
          <w:trHeight w:val="6300"/>
        </w:trPr>
        <w:tc>
          <w:tcPr>
            <w:tcW w:w="1843" w:type="dxa"/>
            <w:hideMark/>
          </w:tcPr>
          <w:p w14:paraId="7194EBFB" w14:textId="77777777" w:rsidR="00E52974" w:rsidRPr="00E52974" w:rsidRDefault="00E52974">
            <w:pPr>
              <w:rPr>
                <w:b/>
                <w:bCs/>
              </w:rPr>
            </w:pPr>
            <w:r w:rsidRPr="00E52974">
              <w:rPr>
                <w:b/>
                <w:bCs/>
              </w:rPr>
              <w:t>MolenGeek</w:t>
            </w:r>
          </w:p>
        </w:tc>
        <w:tc>
          <w:tcPr>
            <w:tcW w:w="2835" w:type="dxa"/>
            <w:hideMark/>
          </w:tcPr>
          <w:p w14:paraId="792DF796" w14:textId="77777777" w:rsidR="00E52974" w:rsidRPr="00E52974" w:rsidRDefault="00E52974">
            <w:pPr>
              <w:rPr>
                <w:lang w:val="en-US"/>
              </w:rPr>
            </w:pPr>
            <w:r w:rsidRPr="00E52974">
              <w:rPr>
                <w:lang w:val="en-US"/>
              </w:rPr>
              <w:t>SideGeek: An inclusive recruitment pipeline</w:t>
            </w:r>
          </w:p>
        </w:tc>
        <w:tc>
          <w:tcPr>
            <w:tcW w:w="5812" w:type="dxa"/>
            <w:hideMark/>
          </w:tcPr>
          <w:p w14:paraId="73803BFC" w14:textId="77777777" w:rsidR="00E52974" w:rsidRPr="00E52974" w:rsidRDefault="00E52974">
            <w:pPr>
              <w:rPr>
                <w:lang w:val="en-US"/>
              </w:rPr>
            </w:pPr>
            <w:r w:rsidRPr="00E52974">
              <w:rPr>
                <w:lang w:val="en-US"/>
              </w:rPr>
              <w:t>The aim of this project — SideGeek — is to prove the viability of an inclusive recruitment mechanism, which solves two key issues in the IT sector and society more broadly: that of (i) unemployment and/or exclusion from the technology sector, and (ii) skill gaps that lead to challenges recruiting digital profiles.</w:t>
            </w:r>
            <w:r w:rsidRPr="00E52974">
              <w:rPr>
                <w:lang w:val="en-US"/>
              </w:rPr>
              <w:br/>
              <w:t>SideGeek is an innovative new recruitment pipeline, which supports employers and job candidates throughout the hiring, digital training, and onboarding process. Through SideGeek, MolenGeek supports the matching of our incoming trainees with an employer looking for specific digital skills.</w:t>
            </w:r>
            <w:r w:rsidRPr="00E52974">
              <w:rPr>
                <w:lang w:val="en-US"/>
              </w:rPr>
              <w:br/>
              <w:t>Following this selection process at the beginning of the training, we provide professional support of both candidates and employers all the way through the onboarding of the new candidate, to ensure that the candidate integrates successfully into their digital role.</w:t>
            </w:r>
            <w:r w:rsidRPr="00E52974">
              <w:rPr>
                <w:lang w:val="en-US"/>
              </w:rPr>
              <w:br/>
              <w:t>This funding will support the placement of our first 105 placements through the SideGeek programme, allowing us to test the economic viability and effectiveness of this recruitment pipeline.</w:t>
            </w:r>
            <w:r w:rsidRPr="00E52974">
              <w:rPr>
                <w:lang w:val="en-US"/>
              </w:rPr>
              <w:br/>
              <w:t>MolenGeek has emerged as an expert in the domain of activating young NEETs (not in education, employment, or training) from diverse backgrounds, through inclusive digital training that is aimed at developing digital skills that are in high demand on the labour market. The SideGeek programme is a natural extension of our existing work and impact, as it provides a tangible HR solution for employers who seek to recruit talents with digital skills, all while increasing the diversity of their workforce.</w:t>
            </w:r>
          </w:p>
        </w:tc>
      </w:tr>
      <w:tr w:rsidR="00E52974" w:rsidRPr="00E52974" w14:paraId="6EF37E81" w14:textId="77777777" w:rsidTr="00E52974">
        <w:trPr>
          <w:trHeight w:val="3600"/>
        </w:trPr>
        <w:tc>
          <w:tcPr>
            <w:tcW w:w="1843" w:type="dxa"/>
            <w:hideMark/>
          </w:tcPr>
          <w:p w14:paraId="660EBE64" w14:textId="77777777" w:rsidR="00E52974" w:rsidRPr="00E52974" w:rsidRDefault="00E52974">
            <w:pPr>
              <w:rPr>
                <w:b/>
                <w:bCs/>
              </w:rPr>
            </w:pPr>
            <w:r w:rsidRPr="00E52974">
              <w:rPr>
                <w:b/>
                <w:bCs/>
              </w:rPr>
              <w:lastRenderedPageBreak/>
              <w:t>Collectiv-a</w:t>
            </w:r>
          </w:p>
        </w:tc>
        <w:tc>
          <w:tcPr>
            <w:tcW w:w="2835" w:type="dxa"/>
            <w:hideMark/>
          </w:tcPr>
          <w:p w14:paraId="5EAAF2DE" w14:textId="77777777" w:rsidR="00E52974" w:rsidRPr="00E52974" w:rsidRDefault="00E52974">
            <w:r w:rsidRPr="00E52974">
              <w:t xml:space="preserve">La Mutu </w:t>
            </w:r>
          </w:p>
        </w:tc>
        <w:tc>
          <w:tcPr>
            <w:tcW w:w="5812" w:type="dxa"/>
            <w:hideMark/>
          </w:tcPr>
          <w:p w14:paraId="5F34281B" w14:textId="77777777" w:rsidR="00E52974" w:rsidRPr="00E52974" w:rsidRDefault="00E52974">
            <w:r w:rsidRPr="00E52974">
              <w:t xml:space="preserve">La Mutu est une communauté d’organisations en gouvernance partagée* (cf. Glossaire en annexe) dans le domaine de la santé. </w:t>
            </w:r>
            <w:r w:rsidRPr="00E52974">
              <w:br/>
            </w:r>
            <w:r w:rsidRPr="00E52974">
              <w:br/>
              <w:t xml:space="preserve">Cette communauté permettra d’une part de l’entraide et du partage entre organisations et d’autre part, cette communauté permettra d’identifier des problématiques* (cf. Glossaire en annexe) de gouvernance communes et collaborera avec collectiv-a dans le développement de modèles* (cf. Glossaire en annexe) pour y répondre. </w:t>
            </w:r>
            <w:r w:rsidRPr="00E52974">
              <w:br/>
            </w:r>
            <w:r w:rsidRPr="00E52974">
              <w:br/>
              <w:t xml:space="preserve">Pendant le projet PYSI, nous nous concentrerons sur des organisations aux caractéristiques suivantes : travaillant dans le secteur de la santé et en pluridisciplinarité, ayant entre 5 et 50 travailleur.se.s, existant depuis au moins 1 an, fonctionnement en gouvernance partagée et située en région bruxelloise. </w:t>
            </w:r>
          </w:p>
        </w:tc>
      </w:tr>
      <w:tr w:rsidR="00E52974" w:rsidRPr="00E52974" w14:paraId="7F925122" w14:textId="77777777" w:rsidTr="00E52974">
        <w:trPr>
          <w:trHeight w:val="4200"/>
        </w:trPr>
        <w:tc>
          <w:tcPr>
            <w:tcW w:w="1843" w:type="dxa"/>
            <w:hideMark/>
          </w:tcPr>
          <w:p w14:paraId="0E490DE2" w14:textId="77777777" w:rsidR="00E52974" w:rsidRPr="00E52974" w:rsidRDefault="00E52974">
            <w:pPr>
              <w:rPr>
                <w:b/>
                <w:bCs/>
              </w:rPr>
            </w:pPr>
            <w:r w:rsidRPr="00E52974">
              <w:rPr>
                <w:b/>
                <w:bCs/>
              </w:rPr>
              <w:t>Communa</w:t>
            </w:r>
          </w:p>
        </w:tc>
        <w:tc>
          <w:tcPr>
            <w:tcW w:w="2835" w:type="dxa"/>
            <w:hideMark/>
          </w:tcPr>
          <w:p w14:paraId="23A643B0" w14:textId="77777777" w:rsidR="00E52974" w:rsidRPr="00E52974" w:rsidRDefault="00E52974">
            <w:r w:rsidRPr="00E52974">
              <w:t>Accompagnement des propriétaires de bâtiments vides à les transformer en hub d’hébergement d’urgence</w:t>
            </w:r>
          </w:p>
        </w:tc>
        <w:tc>
          <w:tcPr>
            <w:tcW w:w="5812" w:type="dxa"/>
            <w:hideMark/>
          </w:tcPr>
          <w:p w14:paraId="3C7F6D56" w14:textId="77777777" w:rsidR="00E52974" w:rsidRPr="00E52974" w:rsidRDefault="00E52974">
            <w:r w:rsidRPr="00E52974">
              <w:t xml:space="preserve">Communa travaille depuis plusieurs années, via la pratique de l’Occupation Temporaire à Finalité Sociale (OTFS), à la conception d’un modèle innovant en réponse aux conséquences de la crise du logement en RBC. En alliant politiques publiques, acteurs de l’OTFS, et propriétaires de biens inoccupés, la ville a davantage de ressources que l’on ne pense pour répondre à la crise du logement, que l’on parle d’hébergement d’urgence ou de mal logement. </w:t>
            </w:r>
            <w:r w:rsidRPr="00E52974">
              <w:br/>
              <w:t xml:space="preserve">Communa propose, forte de plusieurs années d’expérience et d’expérimentation, des services de formation et de consultance adressés aux acteurs pertinents et compétents pour contribuer à améliorer la situation du logement et de l’hébergement à Bruxelles, en faisant de la RBC une capitale modèle et inspirante sur la question. </w:t>
            </w:r>
            <w:r w:rsidRPr="00E52974">
              <w:br/>
              <w:t xml:space="preserve">Communa propose des services de consultance auprès de propriétaires publics et privés, et des formations auprès d'opérateur.ice.s existant.ice.s ou en devenir de l’OTFS, afin de multiplier la mise en place de projets d’hébergement et de logement hybrides et innovants, adaptés aux réalités du terrain de la RBC, et aux défis contemporains. </w:t>
            </w:r>
          </w:p>
        </w:tc>
      </w:tr>
      <w:tr w:rsidR="00E52974" w:rsidRPr="00E52974" w14:paraId="3717827D" w14:textId="77777777" w:rsidTr="00E52974">
        <w:trPr>
          <w:trHeight w:val="2400"/>
        </w:trPr>
        <w:tc>
          <w:tcPr>
            <w:tcW w:w="1843" w:type="dxa"/>
            <w:hideMark/>
          </w:tcPr>
          <w:p w14:paraId="2B3F7DD6" w14:textId="77777777" w:rsidR="00E52974" w:rsidRPr="00E52974" w:rsidRDefault="00E52974">
            <w:pPr>
              <w:rPr>
                <w:b/>
                <w:bCs/>
              </w:rPr>
            </w:pPr>
            <w:r w:rsidRPr="00E52974">
              <w:rPr>
                <w:b/>
                <w:bCs/>
              </w:rPr>
              <w:t>Le Début des Haricots</w:t>
            </w:r>
          </w:p>
        </w:tc>
        <w:tc>
          <w:tcPr>
            <w:tcW w:w="2835" w:type="dxa"/>
            <w:hideMark/>
          </w:tcPr>
          <w:p w14:paraId="3DCB5794" w14:textId="77777777" w:rsidR="00E52974" w:rsidRPr="00E52974" w:rsidRDefault="00E52974">
            <w:r w:rsidRPr="00E52974">
              <w:t>Test d’activité agricole en îlot</w:t>
            </w:r>
          </w:p>
        </w:tc>
        <w:tc>
          <w:tcPr>
            <w:tcW w:w="5812" w:type="dxa"/>
            <w:hideMark/>
          </w:tcPr>
          <w:p w14:paraId="3CEBA4A1" w14:textId="77777777" w:rsidR="00E52974" w:rsidRPr="00E52974" w:rsidRDefault="00E52974">
            <w:r w:rsidRPr="00E52974">
              <w:t>L’Espace test « Graines de Paysans », du Début des Haricots asbl accompagne les NIMAculteur.ice.s (non issu.e.s du milieu agricole) bruxellois.es dans un parcours de création progressive d’activité en leur permettant de tester leur modèle agricole viable et en équilibre avec l’environnement social et naturel, dans un cadre sécurisé, pendant une durée déterminée, en vue d’une installation pérenne et autonome. Pour cela, les producteur.ice.s en test d’activité bénéficient de la mise à disposition de moyens de production et d’un parcours d'accompagnement (aspects techniques, viabilité, commercialisation, dynamique collective, etc).</w:t>
            </w:r>
          </w:p>
        </w:tc>
      </w:tr>
      <w:tr w:rsidR="00E52974" w:rsidRPr="00E52974" w14:paraId="520E60F9" w14:textId="77777777" w:rsidTr="00E52974">
        <w:trPr>
          <w:trHeight w:val="4200"/>
        </w:trPr>
        <w:tc>
          <w:tcPr>
            <w:tcW w:w="1843" w:type="dxa"/>
            <w:hideMark/>
          </w:tcPr>
          <w:p w14:paraId="1BF5D2A0" w14:textId="77777777" w:rsidR="00E52974" w:rsidRPr="00E52974" w:rsidRDefault="00E52974">
            <w:pPr>
              <w:rPr>
                <w:b/>
                <w:bCs/>
              </w:rPr>
            </w:pPr>
            <w:r w:rsidRPr="00E52974">
              <w:rPr>
                <w:b/>
                <w:bCs/>
              </w:rPr>
              <w:lastRenderedPageBreak/>
              <w:t>Green Fabrique</w:t>
            </w:r>
          </w:p>
        </w:tc>
        <w:tc>
          <w:tcPr>
            <w:tcW w:w="2835" w:type="dxa"/>
            <w:hideMark/>
          </w:tcPr>
          <w:p w14:paraId="409DF61A" w14:textId="77777777" w:rsidR="00E52974" w:rsidRPr="00E52974" w:rsidRDefault="00E52974">
            <w:r w:rsidRPr="00E52974">
              <w:t>Precious Fibers</w:t>
            </w:r>
          </w:p>
        </w:tc>
        <w:tc>
          <w:tcPr>
            <w:tcW w:w="5812" w:type="dxa"/>
            <w:hideMark/>
          </w:tcPr>
          <w:p w14:paraId="06F72335" w14:textId="77777777" w:rsidR="00E52974" w:rsidRPr="00E52974" w:rsidRDefault="00E52974">
            <w:r w:rsidRPr="00E52974">
              <w:t>Projet de revalorisation et de transformation de déchets textiles et de laine brute en feutre.</w:t>
            </w:r>
            <w:r w:rsidRPr="00E52974">
              <w:br/>
            </w:r>
            <w:r w:rsidRPr="00E52974">
              <w:br/>
              <w:t xml:space="preserve">Dans une démarche d’économie des ressources naturelles, de réduction des déchets, </w:t>
            </w:r>
            <w:r w:rsidRPr="00E52974">
              <w:br/>
              <w:t>de mise en commun d’outils, connaissances et expériences pour soutenir la transition écologique, le projet a pour but de:</w:t>
            </w:r>
            <w:r w:rsidRPr="00E52974">
              <w:br/>
              <w:t>- développer un procédé mécanique de fabrication de panneaux de feutre à partir de déchets textiles et de laine brute de mouton actuellement non-valorisée et considérée légalement comme un déchet.</w:t>
            </w:r>
            <w:r w:rsidRPr="00E52974">
              <w:br/>
              <w:t>- développer et construire les machines intervenant dans ce procédé et mettre à disposition publique les plans de construction de ces machines, ainsi que les détails du procédé</w:t>
            </w:r>
            <w:r w:rsidRPr="00E52974">
              <w:br/>
              <w:t>- évaluer la possibilité et la viabilité d’une fabrique locale de feutre à façon, incluant des personnes porteuses de handicap dans l’équipe.</w:t>
            </w:r>
          </w:p>
        </w:tc>
      </w:tr>
      <w:tr w:rsidR="00E52974" w:rsidRPr="00E52974" w14:paraId="11D05333" w14:textId="77777777" w:rsidTr="00E52974">
        <w:trPr>
          <w:trHeight w:val="2700"/>
        </w:trPr>
        <w:tc>
          <w:tcPr>
            <w:tcW w:w="1843" w:type="dxa"/>
            <w:hideMark/>
          </w:tcPr>
          <w:p w14:paraId="0CAB1D8E" w14:textId="77777777" w:rsidR="00E52974" w:rsidRPr="00E52974" w:rsidRDefault="00E52974">
            <w:pPr>
              <w:rPr>
                <w:b/>
                <w:bCs/>
              </w:rPr>
            </w:pPr>
            <w:r w:rsidRPr="00E52974">
              <w:rPr>
                <w:b/>
                <w:bCs/>
              </w:rPr>
              <w:t>PLOUF</w:t>
            </w:r>
          </w:p>
        </w:tc>
        <w:tc>
          <w:tcPr>
            <w:tcW w:w="2835" w:type="dxa"/>
            <w:hideMark/>
          </w:tcPr>
          <w:p w14:paraId="1B99960C" w14:textId="77777777" w:rsidR="00E52974" w:rsidRPr="00E52974" w:rsidRDefault="00E52974">
            <w:r w:rsidRPr="00E52974">
              <w:t>Café-laverie social | Installation d’un café-laverie dans les anciennes cliniques Sainte-Anne en cours de rénovation par Raphaël asbl à Anderlecht</w:t>
            </w:r>
          </w:p>
        </w:tc>
        <w:tc>
          <w:tcPr>
            <w:tcW w:w="5812" w:type="dxa"/>
            <w:hideMark/>
          </w:tcPr>
          <w:p w14:paraId="6E1E0C72" w14:textId="77777777" w:rsidR="00E52974" w:rsidRPr="00E52974" w:rsidRDefault="00E52974">
            <w:r w:rsidRPr="00E52974">
              <w:t xml:space="preserve">PLOUF asbl veut faciliter l’accès à l’hygiène des personnes en situation de précarité et rendre aux laveries leur rôle de créatrices de liens entre les habitant.e.s d’un quartier. </w:t>
            </w:r>
            <w:r w:rsidRPr="00E52974">
              <w:br/>
              <w:t xml:space="preserve">Pour cela, nous concevons des espaces dans lesquels peuvent être mutualisés des équipements tels que des machines à laver mais qui offrent également la possibilité de se rencontrer autour d’un café et de participer à des activités pour permettre l’émancipation et favoriser le bien-être. </w:t>
            </w:r>
            <w:r w:rsidRPr="00E52974">
              <w:br/>
              <w:t>Après le lancement d’un premier projet à Evere, nous ambitionnons de créer une solution clé en main pour les AIS, les SISP et, plus généralement, tout autre acteur qui souhaite installer des espaces d’équipements mutualisés à haute valeur sociale.</w:t>
            </w:r>
          </w:p>
        </w:tc>
      </w:tr>
      <w:tr w:rsidR="00E52974" w:rsidRPr="00E52974" w14:paraId="5C2E70B7" w14:textId="77777777" w:rsidTr="00E52974">
        <w:trPr>
          <w:trHeight w:val="2100"/>
        </w:trPr>
        <w:tc>
          <w:tcPr>
            <w:tcW w:w="1843" w:type="dxa"/>
            <w:hideMark/>
          </w:tcPr>
          <w:p w14:paraId="001480A8" w14:textId="77777777" w:rsidR="00E52974" w:rsidRPr="00E52974" w:rsidRDefault="00E52974">
            <w:pPr>
              <w:rPr>
                <w:b/>
                <w:bCs/>
              </w:rPr>
            </w:pPr>
            <w:r w:rsidRPr="00E52974">
              <w:rPr>
                <w:b/>
                <w:bCs/>
              </w:rPr>
              <w:t>brupower</w:t>
            </w:r>
          </w:p>
        </w:tc>
        <w:tc>
          <w:tcPr>
            <w:tcW w:w="2835" w:type="dxa"/>
            <w:hideMark/>
          </w:tcPr>
          <w:p w14:paraId="2D985831" w14:textId="77777777" w:rsidR="00E52974" w:rsidRPr="00E52974" w:rsidRDefault="00E52974">
            <w:r w:rsidRPr="00E52974">
              <w:t>brupower : du partage d’énergie vers la fourniture citoyenne, locale et renouvelable à Bruxelles</w:t>
            </w:r>
          </w:p>
        </w:tc>
        <w:tc>
          <w:tcPr>
            <w:tcW w:w="5812" w:type="dxa"/>
            <w:hideMark/>
          </w:tcPr>
          <w:p w14:paraId="487C1B41" w14:textId="77777777" w:rsidR="00E52974" w:rsidRPr="00E52974" w:rsidRDefault="00E52974">
            <w:r w:rsidRPr="00E52974">
              <w:t xml:space="preserve">La coopérative citoyenne brupower vise à explorer un nouveau service de fourniture d’électricité citoyenne, verte et renouvelable, sur la Région bruxelloise. Ce service se basera sur l‘expérience que brupower acquière à travers les projets de partage au sein des communautés d’énergie actuellement en cours de développement sur la Région. Ce nouveau service sera co-construit avec les bruxelloises et bruxellois, permettant d’être adapté aux habitudes des ménages et intégrant les requis nécessaires à une transition environnementale et sociale. </w:t>
            </w:r>
          </w:p>
        </w:tc>
      </w:tr>
      <w:tr w:rsidR="00E52974" w:rsidRPr="00E52974" w14:paraId="0207A0B3" w14:textId="77777777" w:rsidTr="00E52974">
        <w:trPr>
          <w:trHeight w:val="3600"/>
        </w:trPr>
        <w:tc>
          <w:tcPr>
            <w:tcW w:w="1843" w:type="dxa"/>
            <w:hideMark/>
          </w:tcPr>
          <w:p w14:paraId="7CA71017" w14:textId="77777777" w:rsidR="00E52974" w:rsidRPr="00E52974" w:rsidRDefault="00E52974">
            <w:pPr>
              <w:rPr>
                <w:b/>
                <w:bCs/>
              </w:rPr>
            </w:pPr>
            <w:r w:rsidRPr="00E52974">
              <w:rPr>
                <w:b/>
                <w:bCs/>
              </w:rPr>
              <w:lastRenderedPageBreak/>
              <w:t>Pensions for Change</w:t>
            </w:r>
          </w:p>
        </w:tc>
        <w:tc>
          <w:tcPr>
            <w:tcW w:w="2835" w:type="dxa"/>
            <w:hideMark/>
          </w:tcPr>
          <w:p w14:paraId="30214CF9" w14:textId="77777777" w:rsidR="00E52974" w:rsidRPr="00E52974" w:rsidRDefault="00E52974">
            <w:pPr>
              <w:rPr>
                <w:lang w:val="en-US"/>
              </w:rPr>
            </w:pPr>
            <w:r w:rsidRPr="00E52974">
              <w:rPr>
                <w:lang w:val="en-US"/>
              </w:rPr>
              <w:t>Making pension money serve social and sustainable real estate</w:t>
            </w:r>
          </w:p>
        </w:tc>
        <w:tc>
          <w:tcPr>
            <w:tcW w:w="5812" w:type="dxa"/>
            <w:hideMark/>
          </w:tcPr>
          <w:p w14:paraId="0892C7CC" w14:textId="77777777" w:rsidR="00E52974" w:rsidRPr="00E52974" w:rsidRDefault="00E52974">
            <w:pPr>
              <w:rPr>
                <w:lang w:val="en-US"/>
              </w:rPr>
            </w:pPr>
            <w:r w:rsidRPr="00E52974">
              <w:rPr>
                <w:lang w:val="en-US"/>
              </w:rPr>
              <w:t>Pensions for Change is an ambitious project aiming at true systemic impact using the leverage of pension money. 5 to 10% of the 200 bn EUR in Belgian pension contracts is invested in real estate, mostly in listed assets of companies that cause skyrocketing house prices in cities like Brussels, due to their speculative behaviour. At the same time, more and more people have trouble finding affordable housing. Urban development that contributes to green, healthy and inclusive neighbourhoods becomes inferior to the power of money (this process is called financialization). Pensions for Change wants to conduct the necessary research to develop a real estate fund that would gather a pool of alternatives in one fund, like housing cooperatives, social housing companies, funds for urban development focused on as much societal as financial return. This fund of funds will be large enough to offer pension providers the opportunity to invest in local, sustainable real estate for resilient neighbourhoods.</w:t>
            </w:r>
          </w:p>
        </w:tc>
      </w:tr>
    </w:tbl>
    <w:p w14:paraId="44830F83" w14:textId="77777777" w:rsidR="006B37CE" w:rsidRPr="00E52974" w:rsidRDefault="006B37CE">
      <w:pPr>
        <w:rPr>
          <w:lang w:val="en-US"/>
        </w:rPr>
      </w:pPr>
    </w:p>
    <w:sectPr w:rsidR="006B37CE" w:rsidRPr="00E5297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0465"/>
    <w:rsid w:val="006B37CE"/>
    <w:rsid w:val="008A1AF5"/>
    <w:rsid w:val="00E01877"/>
    <w:rsid w:val="00E52974"/>
    <w:rsid w:val="00F50465"/>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1B1D41"/>
  <w15:chartTrackingRefBased/>
  <w15:docId w15:val="{2E8551BD-CD4B-4CB6-B84A-8C31B0AC99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fr-B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noProof/>
    </w:rPr>
  </w:style>
  <w:style w:type="paragraph" w:styleId="Titre1">
    <w:name w:val="heading 1"/>
    <w:basedOn w:val="Normal"/>
    <w:next w:val="Normal"/>
    <w:link w:val="Titre1Car"/>
    <w:uiPriority w:val="9"/>
    <w:qFormat/>
    <w:rsid w:val="00F5046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F5046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F50465"/>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F50465"/>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F50465"/>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F50465"/>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F50465"/>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F50465"/>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F50465"/>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F50465"/>
    <w:rPr>
      <w:rFonts w:asciiTheme="majorHAnsi" w:eastAsiaTheme="majorEastAsia" w:hAnsiTheme="majorHAnsi" w:cstheme="majorBidi"/>
      <w:noProof/>
      <w:color w:val="0F4761" w:themeColor="accent1" w:themeShade="BF"/>
      <w:sz w:val="40"/>
      <w:szCs w:val="40"/>
    </w:rPr>
  </w:style>
  <w:style w:type="character" w:customStyle="1" w:styleId="Titre2Car">
    <w:name w:val="Titre 2 Car"/>
    <w:basedOn w:val="Policepardfaut"/>
    <w:link w:val="Titre2"/>
    <w:uiPriority w:val="9"/>
    <w:semiHidden/>
    <w:rsid w:val="00F50465"/>
    <w:rPr>
      <w:rFonts w:asciiTheme="majorHAnsi" w:eastAsiaTheme="majorEastAsia" w:hAnsiTheme="majorHAnsi" w:cstheme="majorBidi"/>
      <w:noProof/>
      <w:color w:val="0F4761" w:themeColor="accent1" w:themeShade="BF"/>
      <w:sz w:val="32"/>
      <w:szCs w:val="32"/>
    </w:rPr>
  </w:style>
  <w:style w:type="character" w:customStyle="1" w:styleId="Titre3Car">
    <w:name w:val="Titre 3 Car"/>
    <w:basedOn w:val="Policepardfaut"/>
    <w:link w:val="Titre3"/>
    <w:uiPriority w:val="9"/>
    <w:semiHidden/>
    <w:rsid w:val="00F50465"/>
    <w:rPr>
      <w:rFonts w:eastAsiaTheme="majorEastAsia" w:cstheme="majorBidi"/>
      <w:noProof/>
      <w:color w:val="0F4761" w:themeColor="accent1" w:themeShade="BF"/>
      <w:sz w:val="28"/>
      <w:szCs w:val="28"/>
    </w:rPr>
  </w:style>
  <w:style w:type="character" w:customStyle="1" w:styleId="Titre4Car">
    <w:name w:val="Titre 4 Car"/>
    <w:basedOn w:val="Policepardfaut"/>
    <w:link w:val="Titre4"/>
    <w:uiPriority w:val="9"/>
    <w:semiHidden/>
    <w:rsid w:val="00F50465"/>
    <w:rPr>
      <w:rFonts w:eastAsiaTheme="majorEastAsia" w:cstheme="majorBidi"/>
      <w:i/>
      <w:iCs/>
      <w:noProof/>
      <w:color w:val="0F4761" w:themeColor="accent1" w:themeShade="BF"/>
    </w:rPr>
  </w:style>
  <w:style w:type="character" w:customStyle="1" w:styleId="Titre5Car">
    <w:name w:val="Titre 5 Car"/>
    <w:basedOn w:val="Policepardfaut"/>
    <w:link w:val="Titre5"/>
    <w:uiPriority w:val="9"/>
    <w:semiHidden/>
    <w:rsid w:val="00F50465"/>
    <w:rPr>
      <w:rFonts w:eastAsiaTheme="majorEastAsia" w:cstheme="majorBidi"/>
      <w:noProof/>
      <w:color w:val="0F4761" w:themeColor="accent1" w:themeShade="BF"/>
    </w:rPr>
  </w:style>
  <w:style w:type="character" w:customStyle="1" w:styleId="Titre6Car">
    <w:name w:val="Titre 6 Car"/>
    <w:basedOn w:val="Policepardfaut"/>
    <w:link w:val="Titre6"/>
    <w:uiPriority w:val="9"/>
    <w:semiHidden/>
    <w:rsid w:val="00F50465"/>
    <w:rPr>
      <w:rFonts w:eastAsiaTheme="majorEastAsia" w:cstheme="majorBidi"/>
      <w:i/>
      <w:iCs/>
      <w:noProof/>
      <w:color w:val="595959" w:themeColor="text1" w:themeTint="A6"/>
    </w:rPr>
  </w:style>
  <w:style w:type="character" w:customStyle="1" w:styleId="Titre7Car">
    <w:name w:val="Titre 7 Car"/>
    <w:basedOn w:val="Policepardfaut"/>
    <w:link w:val="Titre7"/>
    <w:uiPriority w:val="9"/>
    <w:semiHidden/>
    <w:rsid w:val="00F50465"/>
    <w:rPr>
      <w:rFonts w:eastAsiaTheme="majorEastAsia" w:cstheme="majorBidi"/>
      <w:noProof/>
      <w:color w:val="595959" w:themeColor="text1" w:themeTint="A6"/>
    </w:rPr>
  </w:style>
  <w:style w:type="character" w:customStyle="1" w:styleId="Titre8Car">
    <w:name w:val="Titre 8 Car"/>
    <w:basedOn w:val="Policepardfaut"/>
    <w:link w:val="Titre8"/>
    <w:uiPriority w:val="9"/>
    <w:semiHidden/>
    <w:rsid w:val="00F50465"/>
    <w:rPr>
      <w:rFonts w:eastAsiaTheme="majorEastAsia" w:cstheme="majorBidi"/>
      <w:i/>
      <w:iCs/>
      <w:noProof/>
      <w:color w:val="272727" w:themeColor="text1" w:themeTint="D8"/>
    </w:rPr>
  </w:style>
  <w:style w:type="character" w:customStyle="1" w:styleId="Titre9Car">
    <w:name w:val="Titre 9 Car"/>
    <w:basedOn w:val="Policepardfaut"/>
    <w:link w:val="Titre9"/>
    <w:uiPriority w:val="9"/>
    <w:semiHidden/>
    <w:rsid w:val="00F50465"/>
    <w:rPr>
      <w:rFonts w:eastAsiaTheme="majorEastAsia" w:cstheme="majorBidi"/>
      <w:noProof/>
      <w:color w:val="272727" w:themeColor="text1" w:themeTint="D8"/>
    </w:rPr>
  </w:style>
  <w:style w:type="paragraph" w:styleId="Titre">
    <w:name w:val="Title"/>
    <w:basedOn w:val="Normal"/>
    <w:next w:val="Normal"/>
    <w:link w:val="TitreCar"/>
    <w:uiPriority w:val="10"/>
    <w:qFormat/>
    <w:rsid w:val="00F5046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F50465"/>
    <w:rPr>
      <w:rFonts w:asciiTheme="majorHAnsi" w:eastAsiaTheme="majorEastAsia" w:hAnsiTheme="majorHAnsi" w:cstheme="majorBidi"/>
      <w:noProof/>
      <w:spacing w:val="-10"/>
      <w:kern w:val="28"/>
      <w:sz w:val="56"/>
      <w:szCs w:val="56"/>
    </w:rPr>
  </w:style>
  <w:style w:type="paragraph" w:styleId="Sous-titre">
    <w:name w:val="Subtitle"/>
    <w:basedOn w:val="Normal"/>
    <w:next w:val="Normal"/>
    <w:link w:val="Sous-titreCar"/>
    <w:uiPriority w:val="11"/>
    <w:qFormat/>
    <w:rsid w:val="00F50465"/>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F50465"/>
    <w:rPr>
      <w:rFonts w:eastAsiaTheme="majorEastAsia" w:cstheme="majorBidi"/>
      <w:noProof/>
      <w:color w:val="595959" w:themeColor="text1" w:themeTint="A6"/>
      <w:spacing w:val="15"/>
      <w:sz w:val="28"/>
      <w:szCs w:val="28"/>
    </w:rPr>
  </w:style>
  <w:style w:type="paragraph" w:styleId="Citation">
    <w:name w:val="Quote"/>
    <w:basedOn w:val="Normal"/>
    <w:next w:val="Normal"/>
    <w:link w:val="CitationCar"/>
    <w:uiPriority w:val="29"/>
    <w:qFormat/>
    <w:rsid w:val="00F50465"/>
    <w:pPr>
      <w:spacing w:before="160"/>
      <w:jc w:val="center"/>
    </w:pPr>
    <w:rPr>
      <w:i/>
      <w:iCs/>
      <w:color w:val="404040" w:themeColor="text1" w:themeTint="BF"/>
    </w:rPr>
  </w:style>
  <w:style w:type="character" w:customStyle="1" w:styleId="CitationCar">
    <w:name w:val="Citation Car"/>
    <w:basedOn w:val="Policepardfaut"/>
    <w:link w:val="Citation"/>
    <w:uiPriority w:val="29"/>
    <w:rsid w:val="00F50465"/>
    <w:rPr>
      <w:i/>
      <w:iCs/>
      <w:noProof/>
      <w:color w:val="404040" w:themeColor="text1" w:themeTint="BF"/>
    </w:rPr>
  </w:style>
  <w:style w:type="paragraph" w:styleId="Paragraphedeliste">
    <w:name w:val="List Paragraph"/>
    <w:basedOn w:val="Normal"/>
    <w:uiPriority w:val="34"/>
    <w:qFormat/>
    <w:rsid w:val="00F50465"/>
    <w:pPr>
      <w:ind w:left="720"/>
      <w:contextualSpacing/>
    </w:pPr>
  </w:style>
  <w:style w:type="character" w:styleId="Accentuationintense">
    <w:name w:val="Intense Emphasis"/>
    <w:basedOn w:val="Policepardfaut"/>
    <w:uiPriority w:val="21"/>
    <w:qFormat/>
    <w:rsid w:val="00F50465"/>
    <w:rPr>
      <w:i/>
      <w:iCs/>
      <w:color w:val="0F4761" w:themeColor="accent1" w:themeShade="BF"/>
    </w:rPr>
  </w:style>
  <w:style w:type="paragraph" w:styleId="Citationintense">
    <w:name w:val="Intense Quote"/>
    <w:basedOn w:val="Normal"/>
    <w:next w:val="Normal"/>
    <w:link w:val="CitationintenseCar"/>
    <w:uiPriority w:val="30"/>
    <w:qFormat/>
    <w:rsid w:val="00F5046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F50465"/>
    <w:rPr>
      <w:i/>
      <w:iCs/>
      <w:noProof/>
      <w:color w:val="0F4761" w:themeColor="accent1" w:themeShade="BF"/>
    </w:rPr>
  </w:style>
  <w:style w:type="character" w:styleId="Rfrenceintense">
    <w:name w:val="Intense Reference"/>
    <w:basedOn w:val="Policepardfaut"/>
    <w:uiPriority w:val="32"/>
    <w:qFormat/>
    <w:rsid w:val="00F50465"/>
    <w:rPr>
      <w:b/>
      <w:bCs/>
      <w:smallCaps/>
      <w:color w:val="0F4761" w:themeColor="accent1" w:themeShade="BF"/>
      <w:spacing w:val="5"/>
    </w:rPr>
  </w:style>
  <w:style w:type="table" w:styleId="Grilledutableau">
    <w:name w:val="Table Grid"/>
    <w:basedOn w:val="TableauNormal"/>
    <w:uiPriority w:val="39"/>
    <w:rsid w:val="00E529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70544299">
      <w:bodyDiv w:val="1"/>
      <w:marLeft w:val="0"/>
      <w:marRight w:val="0"/>
      <w:marTop w:val="0"/>
      <w:marBottom w:val="0"/>
      <w:divBdr>
        <w:top w:val="none" w:sz="0" w:space="0" w:color="auto"/>
        <w:left w:val="none" w:sz="0" w:space="0" w:color="auto"/>
        <w:bottom w:val="none" w:sz="0" w:space="0" w:color="auto"/>
        <w:right w:val="none" w:sz="0" w:space="0" w:color="auto"/>
      </w:divBdr>
    </w:div>
    <w:div w:id="1525751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6</Pages>
  <Words>2077</Words>
  <Characters>11424</Characters>
  <Application>Microsoft Office Word</Application>
  <DocSecurity>0</DocSecurity>
  <Lines>95</Lines>
  <Paragraphs>26</Paragraphs>
  <ScaleCrop>false</ScaleCrop>
  <Company/>
  <LinksUpToDate>false</LinksUpToDate>
  <CharactersWithSpaces>13475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Mathilde Stokart</dc:creator>
  <cp:keywords/>
  <dc:description/>
  <cp:lastModifiedBy>Mathilde Stokart</cp:lastModifiedBy>
  <cp:revision>2</cp:revision>
  <dcterms:created xsi:type="dcterms:W3CDTF">2024-07-09T12:27:00Z</dcterms:created>
  <dcterms:modified xsi:type="dcterms:W3CDTF">2024-07-09T12:30:00Z</dcterms:modified>
</cp:coreProperties>
</file>